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242" w:rsidRDefault="00C40242" w:rsidP="00C40242">
      <w:pPr>
        <w:jc w:val="center"/>
        <w:rPr>
          <w:b/>
        </w:rPr>
      </w:pPr>
      <w:r w:rsidRPr="00C40242">
        <w:rPr>
          <w:b/>
        </w:rPr>
        <w:t>Unit Plan</w:t>
      </w:r>
    </w:p>
    <w:p w:rsidR="000B7F32" w:rsidRPr="00C40242" w:rsidRDefault="000B7F32" w:rsidP="00C40242">
      <w:pPr>
        <w:jc w:val="center"/>
        <w:rPr>
          <w:b/>
        </w:rPr>
      </w:pPr>
    </w:p>
    <w:tbl>
      <w:tblPr>
        <w:tblStyle w:val="TableGrid"/>
        <w:tblW w:w="0" w:type="auto"/>
        <w:tblLook w:val="00BF"/>
      </w:tblPr>
      <w:tblGrid>
        <w:gridCol w:w="1713"/>
        <w:gridCol w:w="262"/>
        <w:gridCol w:w="2632"/>
        <w:gridCol w:w="4249"/>
      </w:tblGrid>
      <w:tr w:rsidR="00C40242">
        <w:trPr>
          <w:trHeight w:val="432"/>
        </w:trPr>
        <w:tc>
          <w:tcPr>
            <w:tcW w:w="1975" w:type="dxa"/>
            <w:gridSpan w:val="2"/>
            <w:shd w:val="clear" w:color="auto" w:fill="D9D9D9" w:themeFill="background1" w:themeFillShade="D9"/>
            <w:vAlign w:val="center"/>
          </w:tcPr>
          <w:p w:rsidR="00C40242" w:rsidRDefault="00C40242" w:rsidP="000927CE">
            <w:pPr>
              <w:rPr>
                <w:b/>
              </w:rPr>
            </w:pPr>
            <w:r>
              <w:rPr>
                <w:b/>
              </w:rPr>
              <w:t>Department:</w:t>
            </w:r>
          </w:p>
        </w:tc>
        <w:tc>
          <w:tcPr>
            <w:tcW w:w="6881" w:type="dxa"/>
            <w:gridSpan w:val="2"/>
            <w:shd w:val="clear" w:color="auto" w:fill="auto"/>
            <w:vAlign w:val="center"/>
          </w:tcPr>
          <w:p w:rsidR="00C40242" w:rsidRDefault="00C40242" w:rsidP="004C4F5E">
            <w:pPr>
              <w:rPr>
                <w:b/>
              </w:rPr>
            </w:pPr>
            <w:r>
              <w:rPr>
                <w:b/>
              </w:rPr>
              <w:t>World Languages</w:t>
            </w:r>
          </w:p>
        </w:tc>
      </w:tr>
      <w:tr w:rsidR="00C40242">
        <w:trPr>
          <w:trHeight w:val="432"/>
        </w:trPr>
        <w:tc>
          <w:tcPr>
            <w:tcW w:w="1975" w:type="dxa"/>
            <w:gridSpan w:val="2"/>
            <w:shd w:val="clear" w:color="auto" w:fill="D9D9D9" w:themeFill="background1" w:themeFillShade="D9"/>
            <w:vAlign w:val="center"/>
          </w:tcPr>
          <w:p w:rsidR="00C40242" w:rsidRDefault="00C40242" w:rsidP="000927CE">
            <w:pPr>
              <w:rPr>
                <w:b/>
              </w:rPr>
            </w:pPr>
            <w:r>
              <w:rPr>
                <w:b/>
              </w:rPr>
              <w:t>Course:</w:t>
            </w:r>
          </w:p>
        </w:tc>
        <w:tc>
          <w:tcPr>
            <w:tcW w:w="6881" w:type="dxa"/>
            <w:gridSpan w:val="2"/>
            <w:shd w:val="clear" w:color="auto" w:fill="auto"/>
            <w:vAlign w:val="center"/>
          </w:tcPr>
          <w:p w:rsidR="00C40242" w:rsidRDefault="00F13320" w:rsidP="004C4F5E">
            <w:pPr>
              <w:rPr>
                <w:b/>
              </w:rPr>
            </w:pPr>
            <w:r>
              <w:rPr>
                <w:b/>
              </w:rPr>
              <w:t>Spanish 2</w:t>
            </w:r>
          </w:p>
        </w:tc>
      </w:tr>
      <w:tr w:rsidR="000927CE">
        <w:trPr>
          <w:trHeight w:val="432"/>
        </w:trPr>
        <w:tc>
          <w:tcPr>
            <w:tcW w:w="1975" w:type="dxa"/>
            <w:gridSpan w:val="2"/>
            <w:shd w:val="clear" w:color="auto" w:fill="D9D9D9" w:themeFill="background1" w:themeFillShade="D9"/>
            <w:vAlign w:val="center"/>
          </w:tcPr>
          <w:p w:rsidR="000927CE" w:rsidRPr="000416AD" w:rsidRDefault="000927CE" w:rsidP="000927CE">
            <w:pPr>
              <w:rPr>
                <w:b/>
              </w:rPr>
            </w:pPr>
            <w:r>
              <w:rPr>
                <w:b/>
              </w:rPr>
              <w:t>Theme:</w:t>
            </w:r>
          </w:p>
        </w:tc>
        <w:tc>
          <w:tcPr>
            <w:tcW w:w="6881" w:type="dxa"/>
            <w:gridSpan w:val="2"/>
            <w:shd w:val="clear" w:color="auto" w:fill="auto"/>
            <w:vAlign w:val="center"/>
          </w:tcPr>
          <w:p w:rsidR="000927CE" w:rsidRPr="000416AD" w:rsidRDefault="002D64BB" w:rsidP="004C4F5E">
            <w:pPr>
              <w:rPr>
                <w:b/>
              </w:rPr>
            </w:pPr>
            <w:r>
              <w:rPr>
                <w:b/>
              </w:rPr>
              <w:t>Personal and Public Identities</w:t>
            </w:r>
          </w:p>
        </w:tc>
      </w:tr>
      <w:tr w:rsidR="000927CE">
        <w:trPr>
          <w:trHeight w:val="432"/>
        </w:trPr>
        <w:tc>
          <w:tcPr>
            <w:tcW w:w="1975" w:type="dxa"/>
            <w:gridSpan w:val="2"/>
            <w:shd w:val="clear" w:color="auto" w:fill="D9D9D9" w:themeFill="background1" w:themeFillShade="D9"/>
            <w:vAlign w:val="center"/>
          </w:tcPr>
          <w:p w:rsidR="000927CE" w:rsidRPr="000416AD" w:rsidRDefault="000927CE" w:rsidP="000927CE">
            <w:pPr>
              <w:rPr>
                <w:b/>
              </w:rPr>
            </w:pPr>
            <w:r>
              <w:rPr>
                <w:b/>
              </w:rPr>
              <w:t>Topic:</w:t>
            </w:r>
          </w:p>
        </w:tc>
        <w:tc>
          <w:tcPr>
            <w:tcW w:w="6881" w:type="dxa"/>
            <w:gridSpan w:val="2"/>
            <w:shd w:val="clear" w:color="auto" w:fill="auto"/>
            <w:vAlign w:val="center"/>
          </w:tcPr>
          <w:p w:rsidR="000927CE" w:rsidRPr="000416AD" w:rsidRDefault="002D64BB" w:rsidP="000927CE">
            <w:pPr>
              <w:rPr>
                <w:b/>
              </w:rPr>
            </w:pPr>
            <w:r>
              <w:rPr>
                <w:b/>
              </w:rPr>
              <w:t>The Power of a Story</w:t>
            </w:r>
          </w:p>
        </w:tc>
      </w:tr>
      <w:tr w:rsidR="004C4F5E">
        <w:trPr>
          <w:trHeight w:val="432"/>
        </w:trPr>
        <w:tc>
          <w:tcPr>
            <w:tcW w:w="1975" w:type="dxa"/>
            <w:gridSpan w:val="2"/>
            <w:shd w:val="clear" w:color="auto" w:fill="D9D9D9" w:themeFill="background1" w:themeFillShade="D9"/>
            <w:vAlign w:val="center"/>
          </w:tcPr>
          <w:p w:rsidR="004C4F5E" w:rsidRPr="000416AD" w:rsidRDefault="004C4F5E" w:rsidP="004C4F5E">
            <w:pPr>
              <w:rPr>
                <w:b/>
              </w:rPr>
            </w:pPr>
            <w:r>
              <w:rPr>
                <w:b/>
              </w:rPr>
              <w:t>Learning Scenario</w:t>
            </w:r>
          </w:p>
        </w:tc>
        <w:tc>
          <w:tcPr>
            <w:tcW w:w="6881" w:type="dxa"/>
            <w:gridSpan w:val="2"/>
            <w:shd w:val="clear" w:color="auto" w:fill="auto"/>
            <w:vAlign w:val="center"/>
          </w:tcPr>
          <w:p w:rsidR="00D727EF" w:rsidRPr="005F73AC" w:rsidRDefault="00D727EF" w:rsidP="00A4446A">
            <w:pPr>
              <w:widowControl w:val="0"/>
              <w:tabs>
                <w:tab w:val="left" w:pos="220"/>
              </w:tabs>
              <w:autoSpaceDE w:val="0"/>
              <w:autoSpaceDN w:val="0"/>
              <w:adjustRightInd w:val="0"/>
              <w:rPr>
                <w:rFonts w:cs="Verdana"/>
                <w:szCs w:val="22"/>
                <w:lang w:bidi="en-US"/>
              </w:rPr>
            </w:pPr>
            <w:r>
              <w:rPr>
                <w:rFonts w:cs="Verdana"/>
                <w:szCs w:val="22"/>
                <w:lang w:bidi="en-US"/>
              </w:rPr>
              <w:t xml:space="preserve">Students will explore the Aztec and Mayan civilizations through their legends. They will consider known practices and products of the 2 civilizations and will create legends that attempt to explain the unknown. </w:t>
            </w:r>
            <w:r w:rsidRPr="00F35C4D">
              <w:rPr>
                <w:rFonts w:cs="Verdana"/>
                <w:i/>
                <w:szCs w:val="22"/>
                <w:highlight w:val="yellow"/>
                <w:lang w:bidi="en-US"/>
              </w:rPr>
              <w:t xml:space="preserve">They will also consider the factors that may have lead to the downfall of the civilizations and will consider how civilizations rise and </w:t>
            </w:r>
            <w:commentRangeStart w:id="0"/>
            <w:r w:rsidRPr="00F35C4D">
              <w:rPr>
                <w:rFonts w:cs="Verdana"/>
                <w:i/>
                <w:szCs w:val="22"/>
                <w:highlight w:val="yellow"/>
                <w:lang w:bidi="en-US"/>
              </w:rPr>
              <w:t>fall</w:t>
            </w:r>
            <w:commentRangeEnd w:id="0"/>
            <w:r w:rsidR="00C271B1">
              <w:rPr>
                <w:rStyle w:val="CommentReference"/>
                <w:vanish/>
              </w:rPr>
              <w:commentReference w:id="0"/>
            </w:r>
            <w:r w:rsidRPr="00F35C4D">
              <w:rPr>
                <w:rFonts w:cs="Verdana"/>
                <w:i/>
                <w:szCs w:val="22"/>
                <w:highlight w:val="yellow"/>
                <w:lang w:bidi="en-US"/>
              </w:rPr>
              <w:t>.</w:t>
            </w:r>
            <w:r>
              <w:rPr>
                <w:rFonts w:cs="Verdana"/>
                <w:szCs w:val="22"/>
                <w:lang w:bidi="en-US"/>
              </w:rPr>
              <w:t xml:space="preserve"> Throughout the unit students will read and listen to stories, will engage in role play discussing practice and products and will create their own legend.</w:t>
            </w:r>
          </w:p>
        </w:tc>
      </w:tr>
      <w:tr w:rsidR="008953DF">
        <w:trPr>
          <w:trHeight w:val="432"/>
        </w:trPr>
        <w:tc>
          <w:tcPr>
            <w:tcW w:w="1975" w:type="dxa"/>
            <w:gridSpan w:val="2"/>
            <w:shd w:val="clear" w:color="auto" w:fill="D9D9D9" w:themeFill="background1" w:themeFillShade="D9"/>
            <w:vAlign w:val="center"/>
          </w:tcPr>
          <w:p w:rsidR="008953DF" w:rsidRDefault="008953DF" w:rsidP="004C4F5E">
            <w:pPr>
              <w:rPr>
                <w:b/>
              </w:rPr>
            </w:pPr>
            <w:r>
              <w:rPr>
                <w:b/>
              </w:rPr>
              <w:t>Standard(s):</w:t>
            </w:r>
          </w:p>
        </w:tc>
        <w:tc>
          <w:tcPr>
            <w:tcW w:w="6881" w:type="dxa"/>
            <w:gridSpan w:val="2"/>
            <w:shd w:val="clear" w:color="auto" w:fill="auto"/>
            <w:vAlign w:val="center"/>
          </w:tcPr>
          <w:p w:rsidR="008953DF" w:rsidRPr="003A2700" w:rsidRDefault="008953DF" w:rsidP="004C4F5E"/>
        </w:tc>
      </w:tr>
      <w:tr w:rsidR="000416AD">
        <w:trPr>
          <w:trHeight w:val="432"/>
        </w:trPr>
        <w:tc>
          <w:tcPr>
            <w:tcW w:w="8856" w:type="dxa"/>
            <w:gridSpan w:val="4"/>
            <w:shd w:val="clear" w:color="auto" w:fill="FFFF00"/>
            <w:vAlign w:val="center"/>
          </w:tcPr>
          <w:p w:rsidR="000416AD" w:rsidRPr="000416AD" w:rsidRDefault="000416AD" w:rsidP="000416AD">
            <w:pPr>
              <w:jc w:val="center"/>
              <w:rPr>
                <w:b/>
              </w:rPr>
            </w:pPr>
            <w:r w:rsidRPr="000416AD">
              <w:rPr>
                <w:b/>
              </w:rPr>
              <w:t xml:space="preserve"> Desired Results</w:t>
            </w:r>
          </w:p>
        </w:tc>
      </w:tr>
      <w:tr w:rsidR="008953DF">
        <w:tc>
          <w:tcPr>
            <w:tcW w:w="1975" w:type="dxa"/>
            <w:gridSpan w:val="2"/>
            <w:shd w:val="clear" w:color="auto" w:fill="D9D9D9" w:themeFill="background1" w:themeFillShade="D9"/>
          </w:tcPr>
          <w:p w:rsidR="008953DF" w:rsidRPr="008953DF" w:rsidRDefault="008953DF" w:rsidP="008953DF">
            <w:pPr>
              <w:rPr>
                <w:b/>
              </w:rPr>
            </w:pPr>
            <w:r w:rsidRPr="000416AD">
              <w:rPr>
                <w:b/>
              </w:rPr>
              <w:t>Understandings</w:t>
            </w:r>
          </w:p>
        </w:tc>
        <w:tc>
          <w:tcPr>
            <w:tcW w:w="6881" w:type="dxa"/>
            <w:gridSpan w:val="2"/>
          </w:tcPr>
          <w:p w:rsidR="00D727EF" w:rsidRDefault="00D727EF" w:rsidP="00D727EF">
            <w:pPr>
              <w:rPr>
                <w:rFonts w:cs="Verdana"/>
                <w:szCs w:val="22"/>
                <w:lang w:bidi="en-US"/>
              </w:rPr>
            </w:pPr>
            <w:r>
              <w:rPr>
                <w:rFonts w:cs="Verdana"/>
                <w:szCs w:val="22"/>
                <w:lang w:bidi="en-US"/>
              </w:rPr>
              <w:t xml:space="preserve">Stories explain the known and unknown. </w:t>
            </w:r>
          </w:p>
          <w:p w:rsidR="00D727EF" w:rsidRDefault="00D727EF" w:rsidP="00D727EF">
            <w:pPr>
              <w:rPr>
                <w:rFonts w:cs="Verdana"/>
                <w:szCs w:val="22"/>
                <w:lang w:bidi="en-US"/>
              </w:rPr>
            </w:pPr>
            <w:r>
              <w:rPr>
                <w:rFonts w:cs="Verdana"/>
                <w:szCs w:val="22"/>
                <w:lang w:bidi="en-US"/>
              </w:rPr>
              <w:t xml:space="preserve">We learn about ourselves through our stories. </w:t>
            </w:r>
          </w:p>
          <w:p w:rsidR="008953DF" w:rsidRPr="00A4446A" w:rsidRDefault="00B66552" w:rsidP="009F44AD">
            <w:pPr>
              <w:rPr>
                <w:rFonts w:cs="Verdana"/>
                <w:szCs w:val="22"/>
                <w:lang w:bidi="en-US"/>
              </w:rPr>
            </w:pPr>
            <w:r>
              <w:rPr>
                <w:rFonts w:cs="Verdana"/>
                <w:szCs w:val="22"/>
                <w:lang w:bidi="en-US"/>
              </w:rPr>
              <w:t xml:space="preserve"> </w:t>
            </w:r>
          </w:p>
        </w:tc>
      </w:tr>
      <w:tr w:rsidR="008953DF">
        <w:tc>
          <w:tcPr>
            <w:tcW w:w="1975" w:type="dxa"/>
            <w:gridSpan w:val="2"/>
            <w:shd w:val="clear" w:color="auto" w:fill="D9D9D9" w:themeFill="background1" w:themeFillShade="D9"/>
          </w:tcPr>
          <w:p w:rsidR="008953DF" w:rsidRDefault="008953DF" w:rsidP="008953DF">
            <w:pPr>
              <w:rPr>
                <w:b/>
              </w:rPr>
            </w:pPr>
            <w:r>
              <w:rPr>
                <w:b/>
              </w:rPr>
              <w:t>Essential Questions</w:t>
            </w:r>
          </w:p>
        </w:tc>
        <w:tc>
          <w:tcPr>
            <w:tcW w:w="6881" w:type="dxa"/>
            <w:gridSpan w:val="2"/>
          </w:tcPr>
          <w:p w:rsidR="00D727EF" w:rsidRDefault="00D727EF" w:rsidP="00D727EF">
            <w:pPr>
              <w:rPr>
                <w:rFonts w:cs="Verdana"/>
                <w:szCs w:val="22"/>
                <w:lang w:bidi="en-US"/>
              </w:rPr>
            </w:pPr>
            <w:r>
              <w:rPr>
                <w:rFonts w:cs="Verdana"/>
                <w:szCs w:val="22"/>
                <w:lang w:bidi="en-US"/>
              </w:rPr>
              <w:t>Why are legends important?</w:t>
            </w:r>
          </w:p>
          <w:p w:rsidR="008953DF" w:rsidRPr="00A4446A" w:rsidRDefault="00D727EF" w:rsidP="000E697C">
            <w:pPr>
              <w:rPr>
                <w:rFonts w:cs="Verdana"/>
                <w:szCs w:val="22"/>
                <w:lang w:bidi="en-US"/>
              </w:rPr>
            </w:pPr>
            <w:r>
              <w:rPr>
                <w:rFonts w:cs="Verdana"/>
                <w:szCs w:val="22"/>
                <w:lang w:bidi="en-US"/>
              </w:rPr>
              <w:t>What is your story?</w:t>
            </w:r>
          </w:p>
        </w:tc>
      </w:tr>
      <w:tr w:rsidR="000416AD">
        <w:trPr>
          <w:trHeight w:val="432"/>
        </w:trPr>
        <w:tc>
          <w:tcPr>
            <w:tcW w:w="4607" w:type="dxa"/>
            <w:gridSpan w:val="3"/>
            <w:shd w:val="clear" w:color="auto" w:fill="D9D9D9" w:themeFill="background1" w:themeFillShade="D9"/>
          </w:tcPr>
          <w:p w:rsidR="004D4008" w:rsidRPr="004D4008" w:rsidRDefault="000927CE" w:rsidP="004D4008">
            <w:pPr>
              <w:jc w:val="center"/>
              <w:rPr>
                <w:b/>
              </w:rPr>
            </w:pPr>
            <w:r>
              <w:rPr>
                <w:b/>
              </w:rPr>
              <w:t>Skills / Functions</w:t>
            </w:r>
          </w:p>
          <w:p w:rsidR="000927CE" w:rsidRDefault="000927CE" w:rsidP="000927CE">
            <w:pPr>
              <w:jc w:val="center"/>
            </w:pPr>
            <w:r>
              <w:t>what students will know and be able to do</w:t>
            </w:r>
          </w:p>
          <w:p w:rsidR="000416AD" w:rsidRDefault="000416AD" w:rsidP="000927CE"/>
        </w:tc>
        <w:tc>
          <w:tcPr>
            <w:tcW w:w="4249" w:type="dxa"/>
            <w:shd w:val="clear" w:color="auto" w:fill="D9D9D9" w:themeFill="background1" w:themeFillShade="D9"/>
            <w:vAlign w:val="center"/>
          </w:tcPr>
          <w:p w:rsidR="004D4008" w:rsidRPr="004D4008" w:rsidRDefault="000416AD" w:rsidP="00BE012C">
            <w:pPr>
              <w:jc w:val="center"/>
              <w:rPr>
                <w:b/>
              </w:rPr>
            </w:pPr>
            <w:r w:rsidRPr="004D4008">
              <w:rPr>
                <w:b/>
              </w:rPr>
              <w:t xml:space="preserve">Knowledge </w:t>
            </w:r>
          </w:p>
          <w:p w:rsidR="000416AD" w:rsidRDefault="004D4008" w:rsidP="000927CE">
            <w:pPr>
              <w:jc w:val="center"/>
            </w:pPr>
            <w:r>
              <w:t>what students will need in terms of vocabulary and structures to demonstrate their knowledge</w:t>
            </w:r>
          </w:p>
        </w:tc>
      </w:tr>
      <w:tr w:rsidR="009F44AD">
        <w:trPr>
          <w:cantSplit/>
          <w:trHeight w:val="290"/>
        </w:trPr>
        <w:tc>
          <w:tcPr>
            <w:tcW w:w="4607" w:type="dxa"/>
            <w:gridSpan w:val="3"/>
          </w:tcPr>
          <w:p w:rsidR="009F44AD" w:rsidRDefault="009F44AD" w:rsidP="00D727EF">
            <w:r>
              <w:t>Describe what Aztec</w:t>
            </w:r>
            <w:r w:rsidR="00457B94">
              <w:t>/Maya</w:t>
            </w:r>
            <w:r>
              <w:t xml:space="preserve"> life was like</w:t>
            </w:r>
          </w:p>
        </w:tc>
        <w:tc>
          <w:tcPr>
            <w:tcW w:w="4249" w:type="dxa"/>
          </w:tcPr>
          <w:p w:rsidR="009F44AD" w:rsidRDefault="009F44AD" w:rsidP="000927CE">
            <w:r>
              <w:t>Imperfect</w:t>
            </w:r>
            <w:r w:rsidR="00D727EF">
              <w:t>/ food, games, calendar, daily routines</w:t>
            </w:r>
          </w:p>
        </w:tc>
      </w:tr>
      <w:tr w:rsidR="000416AD">
        <w:trPr>
          <w:cantSplit/>
          <w:trHeight w:val="290"/>
        </w:trPr>
        <w:tc>
          <w:tcPr>
            <w:tcW w:w="4607" w:type="dxa"/>
            <w:gridSpan w:val="3"/>
          </w:tcPr>
          <w:p w:rsidR="000416AD" w:rsidRDefault="00F911FF" w:rsidP="000927CE">
            <w:r>
              <w:t>Read and understand legends</w:t>
            </w:r>
          </w:p>
        </w:tc>
        <w:tc>
          <w:tcPr>
            <w:tcW w:w="4249" w:type="dxa"/>
          </w:tcPr>
          <w:p w:rsidR="000416AD" w:rsidRDefault="00E72932" w:rsidP="000927CE">
            <w:r>
              <w:t>Vocabulary/</w:t>
            </w:r>
            <w:proofErr w:type="spellStart"/>
            <w:r>
              <w:t>preterite</w:t>
            </w:r>
            <w:proofErr w:type="spellEnd"/>
            <w:r>
              <w:t>/imperfect</w:t>
            </w:r>
          </w:p>
        </w:tc>
      </w:tr>
      <w:tr w:rsidR="00E35974" w:rsidRPr="0061436C">
        <w:trPr>
          <w:trHeight w:val="290"/>
        </w:trPr>
        <w:tc>
          <w:tcPr>
            <w:tcW w:w="4607" w:type="dxa"/>
            <w:gridSpan w:val="3"/>
          </w:tcPr>
          <w:p w:rsidR="00E35974" w:rsidRDefault="00F911FF" w:rsidP="000927CE">
            <w:r>
              <w:t>Name the parts/characters</w:t>
            </w:r>
            <w:r w:rsidR="000042D6">
              <w:t>/settings</w:t>
            </w:r>
            <w:r>
              <w:t xml:space="preserve"> of legends</w:t>
            </w:r>
          </w:p>
        </w:tc>
        <w:tc>
          <w:tcPr>
            <w:tcW w:w="4249" w:type="dxa"/>
            <w:vAlign w:val="center"/>
          </w:tcPr>
          <w:p w:rsidR="00E35974" w:rsidRPr="000042D6" w:rsidRDefault="00E72932" w:rsidP="00F20B4A">
            <w:pPr>
              <w:rPr>
                <w:lang w:val="es-ES"/>
              </w:rPr>
            </w:pPr>
            <w:r w:rsidRPr="000042D6">
              <w:rPr>
                <w:lang w:val="es-ES"/>
              </w:rPr>
              <w:t>Vocabulary</w:t>
            </w:r>
            <w:r w:rsidR="000042D6" w:rsidRPr="000042D6">
              <w:rPr>
                <w:lang w:val="es-ES"/>
              </w:rPr>
              <w:t>:</w:t>
            </w:r>
            <w:r w:rsidR="000042D6" w:rsidRPr="00867CA1">
              <w:rPr>
                <w:i/>
                <w:lang w:val="es-ES"/>
              </w:rPr>
              <w:t xml:space="preserve">el personaje, la princesa, el emperador, el </w:t>
            </w:r>
            <w:r w:rsidR="00D94F0E" w:rsidRPr="00867CA1">
              <w:rPr>
                <w:i/>
                <w:lang w:val="es-ES"/>
              </w:rPr>
              <w:t>héroe</w:t>
            </w:r>
            <w:r w:rsidR="00D94F0E">
              <w:rPr>
                <w:lang w:val="es-ES"/>
              </w:rPr>
              <w:t>, etc.</w:t>
            </w:r>
          </w:p>
        </w:tc>
      </w:tr>
      <w:tr w:rsidR="00E35974" w:rsidRPr="0061436C">
        <w:trPr>
          <w:trHeight w:val="290"/>
        </w:trPr>
        <w:tc>
          <w:tcPr>
            <w:tcW w:w="4607" w:type="dxa"/>
            <w:gridSpan w:val="3"/>
          </w:tcPr>
          <w:p w:rsidR="00E35974" w:rsidRDefault="00F911FF" w:rsidP="000927CE">
            <w:r>
              <w:t xml:space="preserve">Describe </w:t>
            </w:r>
            <w:r w:rsidR="00E72932">
              <w:t>the message of a legend</w:t>
            </w:r>
          </w:p>
        </w:tc>
        <w:tc>
          <w:tcPr>
            <w:tcW w:w="4249" w:type="dxa"/>
          </w:tcPr>
          <w:p w:rsidR="00E35974" w:rsidRPr="00E72932" w:rsidRDefault="00E72932" w:rsidP="00E72932">
            <w:pPr>
              <w:rPr>
                <w:lang w:val="es-ES"/>
              </w:rPr>
            </w:pPr>
            <w:r w:rsidRPr="00E72932">
              <w:rPr>
                <w:lang w:val="es-ES"/>
              </w:rPr>
              <w:t xml:space="preserve">Es importante, Es necesario, Es </w:t>
            </w:r>
            <w:r>
              <w:rPr>
                <w:lang w:val="es-ES"/>
              </w:rPr>
              <w:t>b</w:t>
            </w:r>
            <w:r w:rsidRPr="00E72932">
              <w:rPr>
                <w:lang w:val="es-ES"/>
              </w:rPr>
              <w:t>uena/mala idea</w:t>
            </w:r>
          </w:p>
        </w:tc>
      </w:tr>
      <w:tr w:rsidR="00E35974" w:rsidRPr="0061436C">
        <w:trPr>
          <w:trHeight w:val="290"/>
        </w:trPr>
        <w:tc>
          <w:tcPr>
            <w:tcW w:w="4607" w:type="dxa"/>
            <w:gridSpan w:val="3"/>
          </w:tcPr>
          <w:p w:rsidR="00E35974" w:rsidRPr="003A2700" w:rsidRDefault="00D94F0E" w:rsidP="000927CE">
            <w:r>
              <w:t xml:space="preserve">Write a legend </w:t>
            </w:r>
          </w:p>
        </w:tc>
        <w:tc>
          <w:tcPr>
            <w:tcW w:w="4249" w:type="dxa"/>
          </w:tcPr>
          <w:p w:rsidR="00E35974" w:rsidRPr="00D94F0E" w:rsidRDefault="00E72932">
            <w:pPr>
              <w:rPr>
                <w:lang w:val="es-ES"/>
              </w:rPr>
            </w:pPr>
            <w:r w:rsidRPr="00D94F0E">
              <w:rPr>
                <w:lang w:val="es-ES"/>
              </w:rPr>
              <w:t>Distinguish between preterite/imperfect</w:t>
            </w:r>
            <w:r w:rsidR="00D94F0E" w:rsidRPr="00D94F0E">
              <w:rPr>
                <w:lang w:val="es-ES"/>
              </w:rPr>
              <w:t>; adverb clauses(un día, normalmente, etc.)</w:t>
            </w:r>
          </w:p>
        </w:tc>
      </w:tr>
      <w:tr w:rsidR="00E35974" w:rsidRPr="002B4EFC">
        <w:trPr>
          <w:trHeight w:val="290"/>
        </w:trPr>
        <w:tc>
          <w:tcPr>
            <w:tcW w:w="4607" w:type="dxa"/>
            <w:gridSpan w:val="3"/>
          </w:tcPr>
          <w:p w:rsidR="00E35974" w:rsidRPr="002B4EFC" w:rsidRDefault="002B4EFC" w:rsidP="000927CE">
            <w:r w:rsidRPr="002B4EFC">
              <w:t>Talk about life when younger</w:t>
            </w:r>
          </w:p>
        </w:tc>
        <w:tc>
          <w:tcPr>
            <w:tcW w:w="4249" w:type="dxa"/>
          </w:tcPr>
          <w:p w:rsidR="002B4EFC" w:rsidRPr="002B4EFC" w:rsidRDefault="002B4EFC">
            <w:r>
              <w:t xml:space="preserve">Distinguish between </w:t>
            </w:r>
            <w:proofErr w:type="spellStart"/>
            <w:r>
              <w:t>preterite</w:t>
            </w:r>
            <w:proofErr w:type="spellEnd"/>
            <w:r>
              <w:t>/imperfect</w:t>
            </w:r>
          </w:p>
        </w:tc>
      </w:tr>
      <w:tr w:rsidR="002B4EFC" w:rsidRPr="002B4EFC">
        <w:trPr>
          <w:trHeight w:val="290"/>
        </w:trPr>
        <w:tc>
          <w:tcPr>
            <w:tcW w:w="4607" w:type="dxa"/>
            <w:gridSpan w:val="3"/>
          </w:tcPr>
          <w:p w:rsidR="002B4EFC" w:rsidRPr="002B4EFC" w:rsidRDefault="002B4EFC" w:rsidP="000927CE">
            <w:r>
              <w:t>Ask and answer questions</w:t>
            </w:r>
            <w:r w:rsidR="004B44B9">
              <w:t xml:space="preserve"> about the past</w:t>
            </w:r>
          </w:p>
        </w:tc>
        <w:tc>
          <w:tcPr>
            <w:tcW w:w="4249" w:type="dxa"/>
          </w:tcPr>
          <w:p w:rsidR="002B4EFC" w:rsidRDefault="002B4EFC">
            <w:r>
              <w:t>Interrogatives</w:t>
            </w:r>
            <w:r w:rsidR="004B44B9">
              <w:t>/</w:t>
            </w:r>
            <w:proofErr w:type="spellStart"/>
            <w:r w:rsidR="004B44B9">
              <w:t>preterite</w:t>
            </w:r>
            <w:proofErr w:type="spellEnd"/>
            <w:r w:rsidR="004B44B9">
              <w:t>/imperfect</w:t>
            </w:r>
          </w:p>
        </w:tc>
      </w:tr>
      <w:tr w:rsidR="00E35974">
        <w:trPr>
          <w:trHeight w:val="512"/>
        </w:trPr>
        <w:tc>
          <w:tcPr>
            <w:tcW w:w="8856" w:type="dxa"/>
            <w:gridSpan w:val="4"/>
            <w:shd w:val="clear" w:color="auto" w:fill="FFFF00"/>
            <w:vAlign w:val="center"/>
          </w:tcPr>
          <w:p w:rsidR="00E35974" w:rsidRPr="008953DF" w:rsidRDefault="00E35974" w:rsidP="001C4C00">
            <w:pPr>
              <w:jc w:val="center"/>
              <w:rPr>
                <w:b/>
              </w:rPr>
            </w:pPr>
            <w:r w:rsidRPr="002B4EFC">
              <w:rPr>
                <w:b/>
              </w:rPr>
              <w:t xml:space="preserve"> </w:t>
            </w:r>
            <w:r w:rsidRPr="001C4C00">
              <w:rPr>
                <w:b/>
              </w:rPr>
              <w:t>Assessment Evidence</w:t>
            </w:r>
          </w:p>
        </w:tc>
      </w:tr>
      <w:tr w:rsidR="00F20B4A">
        <w:trPr>
          <w:trHeight w:val="290"/>
        </w:trPr>
        <w:tc>
          <w:tcPr>
            <w:tcW w:w="8856" w:type="dxa"/>
            <w:gridSpan w:val="4"/>
            <w:shd w:val="clear" w:color="auto" w:fill="D9D9D9" w:themeFill="background1" w:themeFillShade="D9"/>
          </w:tcPr>
          <w:p w:rsidR="00F20B4A" w:rsidRPr="001C4C00" w:rsidRDefault="00F20B4A" w:rsidP="001C4C00">
            <w:pPr>
              <w:jc w:val="center"/>
              <w:rPr>
                <w:b/>
              </w:rPr>
            </w:pPr>
            <w:r w:rsidRPr="001C4C00">
              <w:rPr>
                <w:b/>
              </w:rPr>
              <w:t>Performance Task Summary</w:t>
            </w:r>
          </w:p>
          <w:p w:rsidR="00F20B4A" w:rsidRPr="001C4C00" w:rsidRDefault="00F20B4A" w:rsidP="001C4C00">
            <w:pPr>
              <w:jc w:val="center"/>
              <w:rPr>
                <w:b/>
              </w:rPr>
            </w:pPr>
            <w:r w:rsidRPr="001C4C00">
              <w:rPr>
                <w:b/>
              </w:rPr>
              <w:t>(Integrated Performance Assessment)</w:t>
            </w:r>
          </w:p>
        </w:tc>
      </w:tr>
      <w:tr w:rsidR="00F20B4A">
        <w:trPr>
          <w:cantSplit/>
          <w:trHeight w:val="290"/>
        </w:trPr>
        <w:tc>
          <w:tcPr>
            <w:tcW w:w="1713" w:type="dxa"/>
            <w:shd w:val="clear" w:color="auto" w:fill="D9D9D9" w:themeFill="background1" w:themeFillShade="D9"/>
            <w:vAlign w:val="center"/>
          </w:tcPr>
          <w:p w:rsidR="00F20B4A" w:rsidRDefault="00F20B4A" w:rsidP="000464A9">
            <w:r>
              <w:t>Interpretive</w:t>
            </w:r>
          </w:p>
        </w:tc>
        <w:tc>
          <w:tcPr>
            <w:tcW w:w="7143" w:type="dxa"/>
            <w:gridSpan w:val="3"/>
            <w:shd w:val="clear" w:color="auto" w:fill="auto"/>
          </w:tcPr>
          <w:p w:rsidR="00F20B4A" w:rsidRDefault="002B4EFC" w:rsidP="007D5822">
            <w:r>
              <w:t xml:space="preserve">Read a </w:t>
            </w:r>
            <w:r w:rsidR="00D727EF">
              <w:t>short legend</w:t>
            </w:r>
            <w:r w:rsidR="003E6D50">
              <w:t xml:space="preserve"> </w:t>
            </w:r>
            <w:r>
              <w:t>and answer questions</w:t>
            </w:r>
            <w:r w:rsidR="00D727EF">
              <w:t xml:space="preserve">. Compare this legend to one read in </w:t>
            </w:r>
            <w:commentRangeStart w:id="1"/>
            <w:r w:rsidR="00D727EF">
              <w:t>class</w:t>
            </w:r>
            <w:commentRangeEnd w:id="1"/>
            <w:r w:rsidR="00BE19EB">
              <w:rPr>
                <w:rStyle w:val="CommentReference"/>
                <w:vanish/>
              </w:rPr>
              <w:commentReference w:id="1"/>
            </w:r>
            <w:r w:rsidR="00D727EF">
              <w:t xml:space="preserve">. </w:t>
            </w:r>
          </w:p>
        </w:tc>
      </w:tr>
      <w:tr w:rsidR="00F20B4A">
        <w:trPr>
          <w:cantSplit/>
          <w:trHeight w:val="290"/>
        </w:trPr>
        <w:tc>
          <w:tcPr>
            <w:tcW w:w="1713" w:type="dxa"/>
            <w:shd w:val="clear" w:color="auto" w:fill="D9D9D9" w:themeFill="background1" w:themeFillShade="D9"/>
            <w:vAlign w:val="center"/>
          </w:tcPr>
          <w:p w:rsidR="00F20B4A" w:rsidRDefault="00F20B4A" w:rsidP="000464A9">
            <w:r>
              <w:t>Interpersonal</w:t>
            </w:r>
          </w:p>
        </w:tc>
        <w:tc>
          <w:tcPr>
            <w:tcW w:w="7143" w:type="dxa"/>
            <w:gridSpan w:val="3"/>
            <w:shd w:val="clear" w:color="auto" w:fill="auto"/>
          </w:tcPr>
          <w:p w:rsidR="00F20B4A" w:rsidRDefault="00092866" w:rsidP="005F73AC">
            <w:r>
              <w:t xml:space="preserve">Ask and answer questions about student’s lives when they were younger; have students pretend to be characters from the legends they read. </w:t>
            </w:r>
          </w:p>
        </w:tc>
      </w:tr>
      <w:tr w:rsidR="00F20B4A">
        <w:trPr>
          <w:cantSplit/>
          <w:trHeight w:val="290"/>
        </w:trPr>
        <w:tc>
          <w:tcPr>
            <w:tcW w:w="1713" w:type="dxa"/>
            <w:shd w:val="clear" w:color="auto" w:fill="D9D9D9" w:themeFill="background1" w:themeFillShade="D9"/>
            <w:vAlign w:val="center"/>
          </w:tcPr>
          <w:p w:rsidR="00F20B4A" w:rsidRDefault="00F20B4A" w:rsidP="000464A9">
            <w:r>
              <w:t>Presentational</w:t>
            </w:r>
          </w:p>
        </w:tc>
        <w:tc>
          <w:tcPr>
            <w:tcW w:w="7143" w:type="dxa"/>
            <w:gridSpan w:val="3"/>
            <w:shd w:val="clear" w:color="auto" w:fill="auto"/>
          </w:tcPr>
          <w:p w:rsidR="00F20B4A" w:rsidRDefault="00E43D80" w:rsidP="005F73AC">
            <w:proofErr w:type="spellStart"/>
            <w:r>
              <w:t>Leyenda</w:t>
            </w:r>
            <w:proofErr w:type="spellEnd"/>
            <w:r>
              <w:t xml:space="preserve"> project</w:t>
            </w:r>
            <w:r w:rsidR="00ED62A6">
              <w:t xml:space="preserve">: Write a legend using the </w:t>
            </w:r>
            <w:proofErr w:type="spellStart"/>
            <w:r w:rsidR="00ED62A6">
              <w:t>preterite</w:t>
            </w:r>
            <w:proofErr w:type="spellEnd"/>
            <w:r w:rsidR="00ED62A6">
              <w:t xml:space="preserve"> and imperfect. Present th</w:t>
            </w:r>
            <w:r w:rsidR="002F0942">
              <w:t>is legend using Photo Story. Incl</w:t>
            </w:r>
            <w:r w:rsidR="00ED62A6">
              <w:t>ude pictures, text, music, and dialogue</w:t>
            </w:r>
          </w:p>
        </w:tc>
      </w:tr>
      <w:tr w:rsidR="00E35974">
        <w:trPr>
          <w:trHeight w:val="432"/>
        </w:trPr>
        <w:tc>
          <w:tcPr>
            <w:tcW w:w="4607" w:type="dxa"/>
            <w:gridSpan w:val="3"/>
            <w:shd w:val="clear" w:color="auto" w:fill="D9D9D9" w:themeFill="background1" w:themeFillShade="D9"/>
            <w:vAlign w:val="center"/>
          </w:tcPr>
          <w:p w:rsidR="00E35974" w:rsidRPr="00BE012C" w:rsidRDefault="00E35974" w:rsidP="00BE012C">
            <w:pPr>
              <w:jc w:val="center"/>
              <w:rPr>
                <w:b/>
              </w:rPr>
            </w:pPr>
            <w:r>
              <w:rPr>
                <w:b/>
              </w:rPr>
              <w:t>Formative Assessments</w:t>
            </w:r>
          </w:p>
        </w:tc>
        <w:tc>
          <w:tcPr>
            <w:tcW w:w="4249" w:type="dxa"/>
            <w:shd w:val="clear" w:color="auto" w:fill="D9D9D9" w:themeFill="background1" w:themeFillShade="D9"/>
            <w:vAlign w:val="center"/>
          </w:tcPr>
          <w:p w:rsidR="00E35974" w:rsidRPr="00BE012C" w:rsidRDefault="00E35974" w:rsidP="00BE012C">
            <w:pPr>
              <w:jc w:val="center"/>
              <w:rPr>
                <w:b/>
              </w:rPr>
            </w:pPr>
            <w:r>
              <w:rPr>
                <w:b/>
              </w:rPr>
              <w:t>Other Summative Assessments</w:t>
            </w:r>
          </w:p>
        </w:tc>
      </w:tr>
      <w:tr w:rsidR="00E35974">
        <w:trPr>
          <w:trHeight w:val="290"/>
        </w:trPr>
        <w:tc>
          <w:tcPr>
            <w:tcW w:w="4607" w:type="dxa"/>
            <w:gridSpan w:val="3"/>
            <w:shd w:val="clear" w:color="auto" w:fill="auto"/>
          </w:tcPr>
          <w:p w:rsidR="00E35974" w:rsidRDefault="00F11998" w:rsidP="00F11998">
            <w:pPr>
              <w:pStyle w:val="ListParagraph"/>
              <w:numPr>
                <w:ilvl w:val="0"/>
                <w:numId w:val="19"/>
                <w:numberingChange w:id="2" w:author="Laura Terrill" w:date="2012-04-03T07:54:00Z" w:original="%1:1:0:."/>
              </w:numPr>
            </w:pPr>
            <w:r>
              <w:t>Write a paragraph describing one aspect of Aztec/Maya life (imperfect)</w:t>
            </w:r>
            <w:r w:rsidR="000051ED">
              <w:t>.</w:t>
            </w:r>
          </w:p>
          <w:p w:rsidR="00F11998" w:rsidRDefault="00F11998" w:rsidP="00F11998">
            <w:pPr>
              <w:pStyle w:val="ListParagraph"/>
              <w:numPr>
                <w:ilvl w:val="0"/>
                <w:numId w:val="19"/>
                <w:numberingChange w:id="3" w:author="Laura Terrill" w:date="2012-04-03T07:54:00Z" w:original="%1:2:0:."/>
              </w:numPr>
            </w:pPr>
            <w:r>
              <w:t>Partner quizzes over conjugations??</w:t>
            </w:r>
          </w:p>
          <w:p w:rsidR="00F11998" w:rsidRPr="00BE012C" w:rsidRDefault="00EE2163" w:rsidP="00F11998">
            <w:pPr>
              <w:pStyle w:val="ListParagraph"/>
              <w:numPr>
                <w:ilvl w:val="0"/>
                <w:numId w:val="19"/>
                <w:numberingChange w:id="4" w:author="Laura Terrill" w:date="2012-04-03T07:54:00Z" w:original="%1:3:0:."/>
              </w:numPr>
            </w:pPr>
            <w:r>
              <w:t>Read legends and write their messages (</w:t>
            </w:r>
            <w:proofErr w:type="spellStart"/>
            <w:r>
              <w:t>es</w:t>
            </w:r>
            <w:proofErr w:type="spellEnd"/>
            <w:r>
              <w:t xml:space="preserve"> </w:t>
            </w:r>
            <w:proofErr w:type="spellStart"/>
            <w:r>
              <w:t>importante</w:t>
            </w:r>
            <w:proofErr w:type="spellEnd"/>
            <w:r>
              <w:t>, etc.)</w:t>
            </w:r>
            <w:r w:rsidR="009A7459">
              <w:t xml:space="preserve"> – Use legends from miscositas.com </w:t>
            </w:r>
          </w:p>
          <w:p w:rsidR="00E35974" w:rsidRPr="00BE012C" w:rsidRDefault="00E35974" w:rsidP="00BE012C">
            <w:pPr>
              <w:jc w:val="center"/>
            </w:pPr>
          </w:p>
          <w:p w:rsidR="00E35974" w:rsidRPr="00BE012C" w:rsidRDefault="00E35974" w:rsidP="00BE012C">
            <w:pPr>
              <w:jc w:val="center"/>
            </w:pPr>
          </w:p>
        </w:tc>
        <w:tc>
          <w:tcPr>
            <w:tcW w:w="4249" w:type="dxa"/>
            <w:shd w:val="clear" w:color="auto" w:fill="auto"/>
          </w:tcPr>
          <w:p w:rsidR="00E35974" w:rsidRPr="00BE012C" w:rsidRDefault="00F11998" w:rsidP="00F11998">
            <w:pPr>
              <w:pStyle w:val="ListParagraph"/>
              <w:numPr>
                <w:ilvl w:val="0"/>
                <w:numId w:val="20"/>
                <w:numberingChange w:id="5" w:author="Laura Terrill" w:date="2012-04-03T07:54:00Z" w:original="%1:1:0:."/>
              </w:numPr>
            </w:pPr>
            <w:r>
              <w:t>At the start of the unit write a question about the daily life of the Aztec/Maya. At the end of the unit, answer this question in a paragraph</w:t>
            </w:r>
            <w:r w:rsidR="000051ED">
              <w:t xml:space="preserve"> (interrogatives/imperfect). </w:t>
            </w:r>
            <w:r w:rsidR="00D727EF">
              <w:t>At beginning of unit, write question in English. Towards the end of the unit, post question and paragraph in Spanish on wiki??</w:t>
            </w:r>
          </w:p>
          <w:p w:rsidR="00E35974" w:rsidRPr="00BE012C" w:rsidRDefault="00E35974" w:rsidP="00BE012C"/>
        </w:tc>
      </w:tr>
      <w:tr w:rsidR="00E35974">
        <w:trPr>
          <w:trHeight w:val="432"/>
        </w:trPr>
        <w:tc>
          <w:tcPr>
            <w:tcW w:w="8856" w:type="dxa"/>
            <w:gridSpan w:val="4"/>
            <w:shd w:val="solid" w:color="FFFF00" w:fill="FF0000"/>
            <w:vAlign w:val="center"/>
          </w:tcPr>
          <w:p w:rsidR="00E35974" w:rsidRPr="00AF6698" w:rsidRDefault="00E35974" w:rsidP="00AF6698">
            <w:pPr>
              <w:jc w:val="center"/>
            </w:pPr>
            <w:r w:rsidRPr="00BE012C">
              <w:t>Learning Activities</w:t>
            </w:r>
          </w:p>
        </w:tc>
      </w:tr>
      <w:tr w:rsidR="00E35974">
        <w:trPr>
          <w:trHeight w:val="432"/>
        </w:trPr>
        <w:tc>
          <w:tcPr>
            <w:tcW w:w="8856" w:type="dxa"/>
            <w:gridSpan w:val="4"/>
            <w:shd w:val="clear" w:color="auto" w:fill="auto"/>
            <w:vAlign w:val="center"/>
          </w:tcPr>
          <w:p w:rsidR="00796699" w:rsidRPr="00796699" w:rsidRDefault="00796699" w:rsidP="00435590">
            <w:pPr>
              <w:pStyle w:val="ListParagraph"/>
              <w:numPr>
                <w:ilvl w:val="0"/>
                <w:numId w:val="21"/>
                <w:numberingChange w:id="6" w:author="Laura Terrill" w:date="2012-04-03T07:54:00Z" w:original="%1:1:0:."/>
              </w:numPr>
            </w:pPr>
            <w:r w:rsidRPr="00092866">
              <w:rPr>
                <w:lang w:val="es-ES"/>
              </w:rPr>
              <w:t xml:space="preserve">Read </w:t>
            </w:r>
            <w:r w:rsidRPr="00092866">
              <w:rPr>
                <w:i/>
                <w:lang w:val="es-ES"/>
              </w:rPr>
              <w:t xml:space="preserve">El fuego y el tlacuache </w:t>
            </w:r>
            <w:r w:rsidRPr="00092866">
              <w:rPr>
                <w:lang w:val="es-ES"/>
              </w:rPr>
              <w:t xml:space="preserve">on pages 214-215 in </w:t>
            </w:r>
            <w:r w:rsidRPr="00092866">
              <w:rPr>
                <w:i/>
                <w:lang w:val="es-ES"/>
              </w:rPr>
              <w:t>Avancemos</w:t>
            </w:r>
            <w:r w:rsidRPr="00092866">
              <w:rPr>
                <w:lang w:val="es-ES"/>
              </w:rPr>
              <w:t xml:space="preserve">. </w:t>
            </w:r>
            <w:r>
              <w:t xml:space="preserve">Before reading, have students make predictions based on the title and the pictures about what they think the legend will explain. Read the legend aloud as a class and ask comprehension questions throughout. Then, have students re-read the legend with their partners and complete a worksheet that outlines the parts of a legend. After reading, students should identify the message and write a reflection on their prediction. </w:t>
            </w:r>
            <w:r w:rsidR="009A7459">
              <w:t xml:space="preserve"> </w:t>
            </w:r>
          </w:p>
          <w:p w:rsidR="00E35974" w:rsidRDefault="001342A6" w:rsidP="00435590">
            <w:pPr>
              <w:pStyle w:val="ListParagraph"/>
              <w:numPr>
                <w:ilvl w:val="0"/>
                <w:numId w:val="21"/>
                <w:numberingChange w:id="7" w:author="Laura Terrill" w:date="2012-04-03T07:54:00Z" w:original="%1:2:0:."/>
              </w:numPr>
            </w:pPr>
            <w:r>
              <w:t xml:space="preserve">To introduce the imperfect, </w:t>
            </w:r>
            <w:r w:rsidR="00796699">
              <w:t>re-</w:t>
            </w:r>
            <w:r>
              <w:t xml:space="preserve">read the legend </w:t>
            </w:r>
            <w:r w:rsidRPr="00435590">
              <w:rPr>
                <w:i/>
              </w:rPr>
              <w:t xml:space="preserve">El </w:t>
            </w:r>
            <w:proofErr w:type="spellStart"/>
            <w:r w:rsidRPr="00435590">
              <w:rPr>
                <w:i/>
              </w:rPr>
              <w:t>fuego</w:t>
            </w:r>
            <w:proofErr w:type="spellEnd"/>
            <w:r w:rsidRPr="00435590">
              <w:rPr>
                <w:i/>
              </w:rPr>
              <w:t xml:space="preserve"> y el </w:t>
            </w:r>
            <w:proofErr w:type="spellStart"/>
            <w:r w:rsidRPr="00435590">
              <w:rPr>
                <w:i/>
              </w:rPr>
              <w:t>tlacuache</w:t>
            </w:r>
            <w:proofErr w:type="spellEnd"/>
            <w:r w:rsidRPr="00435590">
              <w:rPr>
                <w:i/>
              </w:rPr>
              <w:t xml:space="preserve"> </w:t>
            </w:r>
            <w:r>
              <w:t xml:space="preserve">on pages 214-215 in the </w:t>
            </w:r>
            <w:proofErr w:type="spellStart"/>
            <w:r w:rsidRPr="00435590">
              <w:rPr>
                <w:i/>
              </w:rPr>
              <w:t>Avancemos</w:t>
            </w:r>
            <w:proofErr w:type="spellEnd"/>
            <w:r>
              <w:t xml:space="preserve"> text book (make copies for students). Read the story to the students and as they are reading along/listening, have them underline verbs that look “weird”. Make a list of the verbs that students underlined together. Then pass out worksheet where students will separate the verbs that with –</w:t>
            </w:r>
            <w:proofErr w:type="spellStart"/>
            <w:r>
              <w:t>aba</w:t>
            </w:r>
            <w:proofErr w:type="spellEnd"/>
            <w:r>
              <w:t xml:space="preserve"> and –</w:t>
            </w:r>
            <w:proofErr w:type="spellStart"/>
            <w:r>
              <w:t>ía</w:t>
            </w:r>
            <w:proofErr w:type="spellEnd"/>
            <w:r>
              <w:t xml:space="preserve"> endings. They will also write what they think the infinitive form is for each verb. As they do this, they will begin to see that –</w:t>
            </w:r>
            <w:proofErr w:type="spellStart"/>
            <w:r>
              <w:t>ar</w:t>
            </w:r>
            <w:proofErr w:type="spellEnd"/>
            <w:r>
              <w:t xml:space="preserve"> verbs end in –</w:t>
            </w:r>
            <w:proofErr w:type="spellStart"/>
            <w:r>
              <w:t>aba</w:t>
            </w:r>
            <w:proofErr w:type="spellEnd"/>
            <w:r>
              <w:t xml:space="preserve"> and –</w:t>
            </w:r>
            <w:proofErr w:type="spellStart"/>
            <w:r>
              <w:t>er/-ir</w:t>
            </w:r>
            <w:proofErr w:type="spellEnd"/>
            <w:r>
              <w:t xml:space="preserve"> verbs end in –</w:t>
            </w:r>
            <w:proofErr w:type="spellStart"/>
            <w:r>
              <w:t>ía</w:t>
            </w:r>
            <w:proofErr w:type="spellEnd"/>
            <w:r>
              <w:t xml:space="preserve">. Discuss and complete charts as a class. Do the same thing with the irregular verbs on the other side. </w:t>
            </w:r>
          </w:p>
          <w:p w:rsidR="00DE33E0" w:rsidRDefault="00DE33E0" w:rsidP="00435590">
            <w:pPr>
              <w:pStyle w:val="ListParagraph"/>
              <w:numPr>
                <w:ilvl w:val="0"/>
                <w:numId w:val="21"/>
                <w:numberingChange w:id="8" w:author="Laura Terrill" w:date="2012-04-03T07:54:00Z" w:original="%1:3:0:."/>
              </w:numPr>
            </w:pPr>
            <w:r>
              <w:t xml:space="preserve">To practice the interrogatives and asking/answering questions in the past, write several questions on the board and ask them one by one. Give students time to ask their partners and discuss answers. Each day, modify the activity a little bit. First, give the whole question, then give the interrogative word, and then give a topic to ask about where the student has to create the whole question. </w:t>
            </w:r>
          </w:p>
          <w:p w:rsidR="003443CC" w:rsidRDefault="003443CC" w:rsidP="00435590">
            <w:pPr>
              <w:pStyle w:val="ListParagraph"/>
              <w:numPr>
                <w:ilvl w:val="0"/>
                <w:numId w:val="21"/>
                <w:numberingChange w:id="9" w:author="Laura Terrill" w:date="2012-04-03T07:54:00Z" w:original="%1:4:0:."/>
              </w:numPr>
            </w:pPr>
            <w:r>
              <w:t xml:space="preserve">To practice conjugations and interrogatives, create slides that include a subject, an infinitive, and question words. Have students create their own sentences by correctly conjugating the verb for the subject. </w:t>
            </w:r>
          </w:p>
          <w:p w:rsidR="00435590" w:rsidRDefault="00435590" w:rsidP="00435590">
            <w:pPr>
              <w:pStyle w:val="ListParagraph"/>
              <w:numPr>
                <w:ilvl w:val="0"/>
                <w:numId w:val="21"/>
                <w:numberingChange w:id="10" w:author="Laura Terrill" w:date="2012-04-03T07:54:00Z" w:original="%1:5:0:."/>
              </w:numPr>
            </w:pPr>
            <w:r>
              <w:t xml:space="preserve">To introduce the </w:t>
            </w:r>
            <w:proofErr w:type="spellStart"/>
            <w:r>
              <w:t>preterite</w:t>
            </w:r>
            <w:proofErr w:type="spellEnd"/>
            <w:r>
              <w:t xml:space="preserve"> vs. the imperfect, give each student a copy of the legend </w:t>
            </w:r>
            <w:r>
              <w:rPr>
                <w:i/>
              </w:rPr>
              <w:t xml:space="preserve">Los </w:t>
            </w:r>
            <w:proofErr w:type="spellStart"/>
            <w:r>
              <w:rPr>
                <w:i/>
              </w:rPr>
              <w:t>novios</w:t>
            </w:r>
            <w:proofErr w:type="spellEnd"/>
            <w:r>
              <w:t xml:space="preserve">. Read the introduction together and go over the vocabulary. Read the legend out loud to the class, asking comprehension questions as you go. Then, have students re-read the legend with a partner and use 2 different colors to highlight: 1 color for </w:t>
            </w:r>
            <w:proofErr w:type="spellStart"/>
            <w:r>
              <w:t>preterite</w:t>
            </w:r>
            <w:proofErr w:type="spellEnd"/>
            <w:r>
              <w:t xml:space="preserve"> verbs, the other for imperfect verbs. Give students 5-10 minutes to discuss what they think the difference is between the </w:t>
            </w:r>
            <w:proofErr w:type="spellStart"/>
            <w:r>
              <w:t>preterite</w:t>
            </w:r>
            <w:proofErr w:type="spellEnd"/>
            <w:r>
              <w:t xml:space="preserve"> and the imperfect. Then, discuss reasons as a class and introduce key words that indicate whether the </w:t>
            </w:r>
            <w:proofErr w:type="spellStart"/>
            <w:r>
              <w:t>preterite</w:t>
            </w:r>
            <w:proofErr w:type="spellEnd"/>
            <w:r>
              <w:t xml:space="preserve"> or imperfect should be used. </w:t>
            </w:r>
          </w:p>
          <w:p w:rsidR="004349B9" w:rsidRDefault="004349B9" w:rsidP="00435590">
            <w:pPr>
              <w:pStyle w:val="ListParagraph"/>
              <w:numPr>
                <w:ilvl w:val="0"/>
                <w:numId w:val="21"/>
                <w:numberingChange w:id="11" w:author="Laura Terrill" w:date="2012-04-03T07:54:00Z" w:original="%1:6:0:."/>
              </w:numPr>
            </w:pPr>
            <w:r>
              <w:t xml:space="preserve">Listening: Practice listening comprehension by watching the </w:t>
            </w:r>
            <w:proofErr w:type="spellStart"/>
            <w:r>
              <w:t>PhotoStory</w:t>
            </w:r>
            <w:proofErr w:type="spellEnd"/>
            <w:r>
              <w:t xml:space="preserve"> legends listed below. Before beginning, review important vocabulary they will hear and make predictions about the message by using the title. After watching a few times, students can complete the activity and write a short paragraph to explain why their prediction was or was not correct. </w:t>
            </w:r>
          </w:p>
          <w:p w:rsidR="00DE33E0" w:rsidRPr="001342A6" w:rsidRDefault="00DE33E0" w:rsidP="00DE33E0">
            <w:pPr>
              <w:ind w:left="360"/>
            </w:pPr>
          </w:p>
          <w:p w:rsidR="00E35974" w:rsidRPr="003A2700" w:rsidRDefault="00E35974" w:rsidP="00AF6698">
            <w:pPr>
              <w:rPr>
                <w:rFonts w:cs="Verdana"/>
                <w:szCs w:val="22"/>
                <w:lang w:bidi="en-US"/>
              </w:rPr>
            </w:pPr>
          </w:p>
          <w:p w:rsidR="00E35974" w:rsidRPr="00BE012C" w:rsidRDefault="00E35974" w:rsidP="00AF6698">
            <w:pPr>
              <w:jc w:val="center"/>
            </w:pPr>
          </w:p>
        </w:tc>
      </w:tr>
      <w:tr w:rsidR="006962FC">
        <w:trPr>
          <w:trHeight w:val="432"/>
        </w:trPr>
        <w:tc>
          <w:tcPr>
            <w:tcW w:w="8856" w:type="dxa"/>
            <w:gridSpan w:val="4"/>
            <w:shd w:val="solid" w:color="FFFF00" w:fill="auto"/>
            <w:vAlign w:val="center"/>
          </w:tcPr>
          <w:p w:rsidR="006962FC" w:rsidRPr="003A2700" w:rsidRDefault="006962FC" w:rsidP="006962FC">
            <w:pPr>
              <w:jc w:val="center"/>
            </w:pPr>
            <w:r w:rsidRPr="006962FC">
              <w:t>Resources</w:t>
            </w:r>
          </w:p>
        </w:tc>
      </w:tr>
      <w:tr w:rsidR="006962FC" w:rsidRPr="0061436C">
        <w:trPr>
          <w:trHeight w:val="432"/>
        </w:trPr>
        <w:tc>
          <w:tcPr>
            <w:tcW w:w="8856" w:type="dxa"/>
            <w:gridSpan w:val="4"/>
            <w:shd w:val="clear" w:color="auto" w:fill="auto"/>
            <w:vAlign w:val="center"/>
          </w:tcPr>
          <w:p w:rsidR="00AA6988" w:rsidRPr="003D2677" w:rsidRDefault="00AA6988" w:rsidP="00AF6698">
            <w:pPr>
              <w:rPr>
                <w:lang w:val="es-ES"/>
              </w:rPr>
            </w:pPr>
            <w:r w:rsidRPr="003D2677">
              <w:rPr>
                <w:i/>
                <w:lang w:val="es-ES"/>
              </w:rPr>
              <w:t>Avancemos 2</w:t>
            </w:r>
            <w:r w:rsidRPr="003D2677">
              <w:rPr>
                <w:lang w:val="es-ES"/>
              </w:rPr>
              <w:t xml:space="preserve"> text</w:t>
            </w:r>
          </w:p>
          <w:p w:rsidR="006962FC" w:rsidRPr="003D2677" w:rsidRDefault="00554C20" w:rsidP="00AF6698">
            <w:pPr>
              <w:rPr>
                <w:lang w:val="es-ES"/>
              </w:rPr>
            </w:pPr>
            <w:hyperlink r:id="rId6" w:history="1">
              <w:r w:rsidR="00F11998" w:rsidRPr="003D2677">
                <w:rPr>
                  <w:rStyle w:val="Hyperlink"/>
                  <w:lang w:val="es-ES"/>
                </w:rPr>
                <w:t>http://www.mexica.net/nahuatl</w:t>
              </w:r>
            </w:hyperlink>
          </w:p>
          <w:p w:rsidR="003D2677" w:rsidRPr="003443CC" w:rsidRDefault="00554C20" w:rsidP="00AF6698">
            <w:pPr>
              <w:rPr>
                <w:lang w:val="es-ES"/>
              </w:rPr>
            </w:pPr>
            <w:hyperlink r:id="rId7" w:history="1">
              <w:r w:rsidR="003D2677" w:rsidRPr="003D2677">
                <w:rPr>
                  <w:rStyle w:val="Hyperlink"/>
                  <w:lang w:val="es-ES"/>
                </w:rPr>
                <w:t>http://www.miscositas.com/cuentos.html</w:t>
              </w:r>
            </w:hyperlink>
          </w:p>
          <w:p w:rsidR="003443CC" w:rsidRDefault="00554C20" w:rsidP="00AF6698">
            <w:pPr>
              <w:rPr>
                <w:lang w:val="es-ES"/>
              </w:rPr>
            </w:pPr>
            <w:hyperlink r:id="rId8" w:history="1">
              <w:r w:rsidR="003443CC" w:rsidRPr="00593C70">
                <w:rPr>
                  <w:rStyle w:val="Hyperlink"/>
                  <w:lang w:val="es-ES"/>
                </w:rPr>
                <w:t>http://www.youtube.com/watch?v=tLMR7hBpUcg</w:t>
              </w:r>
            </w:hyperlink>
            <w:r w:rsidR="003443CC">
              <w:rPr>
                <w:lang w:val="es-ES"/>
              </w:rPr>
              <w:t>: leyenda maya de IxChel (YouTube)</w:t>
            </w:r>
          </w:p>
          <w:p w:rsidR="003443CC" w:rsidRDefault="00554C20" w:rsidP="00AF6698">
            <w:pPr>
              <w:rPr>
                <w:lang w:val="es-ES"/>
              </w:rPr>
            </w:pPr>
            <w:hyperlink r:id="rId9" w:history="1">
              <w:r w:rsidR="003443CC" w:rsidRPr="00593C70">
                <w:rPr>
                  <w:rStyle w:val="Hyperlink"/>
                  <w:lang w:val="es-ES"/>
                </w:rPr>
                <w:t>http://www.youtube.com/watch?v=3kBM-_FVMng</w:t>
              </w:r>
            </w:hyperlink>
            <w:r w:rsidR="003443CC">
              <w:rPr>
                <w:lang w:val="es-ES"/>
              </w:rPr>
              <w:t xml:space="preserve"> : leyenda maya “Porque el perro mueve su cola” (YouTube)</w:t>
            </w:r>
          </w:p>
          <w:p w:rsidR="003443CC" w:rsidRDefault="00554C20" w:rsidP="00AF6698">
            <w:pPr>
              <w:rPr>
                <w:ins w:id="12" w:author="Laura Terrill" w:date="2012-04-03T08:06:00Z"/>
                <w:lang w:val="es-ES"/>
              </w:rPr>
            </w:pPr>
            <w:hyperlink r:id="rId10" w:history="1">
              <w:r w:rsidR="003443CC" w:rsidRPr="00593C70">
                <w:rPr>
                  <w:rStyle w:val="Hyperlink"/>
                  <w:lang w:val="es-ES"/>
                </w:rPr>
                <w:t>http://www.youtube.com/watch?v=kimX-rwPmyk</w:t>
              </w:r>
            </w:hyperlink>
            <w:r w:rsidR="003443CC">
              <w:rPr>
                <w:lang w:val="es-ES"/>
              </w:rPr>
              <w:t>: El día de los muertos (YouTube)</w:t>
            </w:r>
          </w:p>
          <w:p w:rsidR="00BE19EB" w:rsidRDefault="00BE19EB" w:rsidP="00AF6698">
            <w:pPr>
              <w:numPr>
                <w:ins w:id="13" w:author="Laura Terrill" w:date="2012-04-03T08:06:00Z"/>
              </w:numPr>
              <w:rPr>
                <w:ins w:id="14" w:author="Laura Terrill" w:date="2012-04-03T08:06:00Z"/>
                <w:lang w:val="es-ES"/>
              </w:rPr>
            </w:pPr>
          </w:p>
          <w:p w:rsidR="00BE19EB" w:rsidRDefault="00BE19EB" w:rsidP="00AF6698">
            <w:pPr>
              <w:numPr>
                <w:ins w:id="15" w:author="Laura Terrill" w:date="2012-04-03T08:06:00Z"/>
              </w:numPr>
              <w:rPr>
                <w:ins w:id="16" w:author="Laura Terrill" w:date="2012-04-03T08:06:00Z"/>
                <w:lang w:val="es-ES"/>
              </w:rPr>
            </w:pPr>
          </w:p>
          <w:p w:rsidR="00BE19EB" w:rsidRPr="00BE19EB" w:rsidRDefault="00BE19EB" w:rsidP="00AF6698">
            <w:pPr>
              <w:rPr>
                <w:lang w:val="es-ES"/>
              </w:rPr>
            </w:pPr>
          </w:p>
          <w:p w:rsidR="003443CC" w:rsidRPr="003443CC" w:rsidRDefault="003443CC" w:rsidP="00AF6698">
            <w:pPr>
              <w:rPr>
                <w:lang w:val="es-ES"/>
              </w:rPr>
            </w:pPr>
          </w:p>
          <w:p w:rsidR="006962FC" w:rsidRPr="003D2677" w:rsidRDefault="006962FC" w:rsidP="00AF6698">
            <w:pPr>
              <w:rPr>
                <w:lang w:val="es-ES"/>
              </w:rPr>
            </w:pPr>
          </w:p>
          <w:p w:rsidR="006962FC" w:rsidRPr="003D2677" w:rsidRDefault="006962FC" w:rsidP="00AF6698">
            <w:pPr>
              <w:rPr>
                <w:lang w:val="es-ES"/>
              </w:rPr>
            </w:pPr>
          </w:p>
        </w:tc>
      </w:tr>
    </w:tbl>
    <w:p w:rsidR="000B7F32" w:rsidRPr="003D2677" w:rsidRDefault="000B7F32" w:rsidP="004D4008">
      <w:pPr>
        <w:rPr>
          <w:lang w:val="es-ES"/>
        </w:rPr>
      </w:pPr>
    </w:p>
    <w:sectPr w:rsidR="000B7F32" w:rsidRPr="003D2677" w:rsidSect="000B7F32">
      <w:pgSz w:w="12240" w:h="15840"/>
      <w:pgMar w:top="1440" w:right="1800" w:bottom="1440" w:left="180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Laura Terrill" w:date="2012-04-04T13:25:00Z" w:initials="LT">
    <w:p w:rsidR="00C271B1" w:rsidRDefault="00C271B1">
      <w:pPr>
        <w:pStyle w:val="CommentText"/>
      </w:pPr>
      <w:r>
        <w:rPr>
          <w:rStyle w:val="CommentReference"/>
        </w:rPr>
        <w:annotationRef/>
      </w:r>
      <w:r>
        <w:t>Is this really part of the unit?</w:t>
      </w:r>
      <w:r w:rsidR="00981B4E">
        <w:t xml:space="preserve"> I don’t really see it in functions. </w:t>
      </w:r>
    </w:p>
  </w:comment>
  <w:comment w:id="1" w:author="Laura Terrill" w:date="2012-04-03T07:55:00Z" w:initials="LT">
    <w:p w:rsidR="00BE19EB" w:rsidRDefault="00BE19EB">
      <w:pPr>
        <w:pStyle w:val="CommentText"/>
      </w:pPr>
      <w:r>
        <w:rPr>
          <w:rStyle w:val="CommentReference"/>
        </w:rPr>
        <w:annotationRef/>
      </w:r>
      <w:r>
        <w:t xml:space="preserve">If you compare the legend, they are being tested on what they remember. It will not be a true test of the interpretive skill. </w:t>
      </w:r>
    </w:p>
  </w:comment>
</w:comment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0126A"/>
    <w:multiLevelType w:val="hybridMultilevel"/>
    <w:tmpl w:val="52E6CB1E"/>
    <w:lvl w:ilvl="0" w:tplc="5C8A7D7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650F21"/>
    <w:multiLevelType w:val="hybridMultilevel"/>
    <w:tmpl w:val="49BAF6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FD9060E"/>
    <w:multiLevelType w:val="hybridMultilevel"/>
    <w:tmpl w:val="69AC8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2C65F7"/>
    <w:multiLevelType w:val="hybridMultilevel"/>
    <w:tmpl w:val="F2F2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B8448E"/>
    <w:multiLevelType w:val="hybridMultilevel"/>
    <w:tmpl w:val="747E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7C57FF"/>
    <w:multiLevelType w:val="hybridMultilevel"/>
    <w:tmpl w:val="4C641E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9E634C"/>
    <w:multiLevelType w:val="hybridMultilevel"/>
    <w:tmpl w:val="35FED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972678"/>
    <w:multiLevelType w:val="hybridMultilevel"/>
    <w:tmpl w:val="0CAA1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A95B7D"/>
    <w:multiLevelType w:val="hybridMultilevel"/>
    <w:tmpl w:val="4AF86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31764F"/>
    <w:multiLevelType w:val="hybridMultilevel"/>
    <w:tmpl w:val="245AF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011972"/>
    <w:multiLevelType w:val="hybridMultilevel"/>
    <w:tmpl w:val="D0A02F96"/>
    <w:lvl w:ilvl="0" w:tplc="78EC8D48">
      <w:start w:val="1"/>
      <w:numFmt w:val="bullet"/>
      <w:lvlText w:val=""/>
      <w:lvlJc w:val="left"/>
      <w:pPr>
        <w:tabs>
          <w:tab w:val="num" w:pos="580"/>
        </w:tabs>
        <w:ind w:left="580" w:hanging="360"/>
      </w:pPr>
      <w:rPr>
        <w:rFonts w:ascii="Symbol" w:hAnsi="Symbol" w:hint="default"/>
        <w:w w:val="0"/>
      </w:rPr>
    </w:lvl>
    <w:lvl w:ilvl="1" w:tplc="00030409" w:tentative="1">
      <w:start w:val="1"/>
      <w:numFmt w:val="bullet"/>
      <w:lvlText w:val="o"/>
      <w:lvlJc w:val="left"/>
      <w:pPr>
        <w:tabs>
          <w:tab w:val="num" w:pos="940"/>
        </w:tabs>
        <w:ind w:left="940" w:hanging="360"/>
      </w:pPr>
      <w:rPr>
        <w:rFonts w:ascii="Courier New" w:hAnsi="Courier New" w:hint="default"/>
      </w:rPr>
    </w:lvl>
    <w:lvl w:ilvl="2" w:tplc="00050409" w:tentative="1">
      <w:start w:val="1"/>
      <w:numFmt w:val="bullet"/>
      <w:lvlText w:val=""/>
      <w:lvlJc w:val="left"/>
      <w:pPr>
        <w:tabs>
          <w:tab w:val="num" w:pos="1660"/>
        </w:tabs>
        <w:ind w:left="1660" w:hanging="360"/>
      </w:pPr>
      <w:rPr>
        <w:rFonts w:ascii="Wingdings" w:hAnsi="Wingdings" w:hint="default"/>
      </w:rPr>
    </w:lvl>
    <w:lvl w:ilvl="3" w:tplc="00010409" w:tentative="1">
      <w:start w:val="1"/>
      <w:numFmt w:val="bullet"/>
      <w:lvlText w:val=""/>
      <w:lvlJc w:val="left"/>
      <w:pPr>
        <w:tabs>
          <w:tab w:val="num" w:pos="2380"/>
        </w:tabs>
        <w:ind w:left="2380" w:hanging="360"/>
      </w:pPr>
      <w:rPr>
        <w:rFonts w:ascii="Symbol" w:hAnsi="Symbol" w:hint="default"/>
      </w:rPr>
    </w:lvl>
    <w:lvl w:ilvl="4" w:tplc="00030409" w:tentative="1">
      <w:start w:val="1"/>
      <w:numFmt w:val="bullet"/>
      <w:lvlText w:val="o"/>
      <w:lvlJc w:val="left"/>
      <w:pPr>
        <w:tabs>
          <w:tab w:val="num" w:pos="3100"/>
        </w:tabs>
        <w:ind w:left="3100" w:hanging="360"/>
      </w:pPr>
      <w:rPr>
        <w:rFonts w:ascii="Courier New" w:hAnsi="Courier New" w:hint="default"/>
      </w:rPr>
    </w:lvl>
    <w:lvl w:ilvl="5" w:tplc="00050409" w:tentative="1">
      <w:start w:val="1"/>
      <w:numFmt w:val="bullet"/>
      <w:lvlText w:val=""/>
      <w:lvlJc w:val="left"/>
      <w:pPr>
        <w:tabs>
          <w:tab w:val="num" w:pos="3820"/>
        </w:tabs>
        <w:ind w:left="3820" w:hanging="360"/>
      </w:pPr>
      <w:rPr>
        <w:rFonts w:ascii="Wingdings" w:hAnsi="Wingdings" w:hint="default"/>
      </w:rPr>
    </w:lvl>
    <w:lvl w:ilvl="6" w:tplc="00010409" w:tentative="1">
      <w:start w:val="1"/>
      <w:numFmt w:val="bullet"/>
      <w:lvlText w:val=""/>
      <w:lvlJc w:val="left"/>
      <w:pPr>
        <w:tabs>
          <w:tab w:val="num" w:pos="4540"/>
        </w:tabs>
        <w:ind w:left="4540" w:hanging="360"/>
      </w:pPr>
      <w:rPr>
        <w:rFonts w:ascii="Symbol" w:hAnsi="Symbol" w:hint="default"/>
      </w:rPr>
    </w:lvl>
    <w:lvl w:ilvl="7" w:tplc="00030409" w:tentative="1">
      <w:start w:val="1"/>
      <w:numFmt w:val="bullet"/>
      <w:lvlText w:val="o"/>
      <w:lvlJc w:val="left"/>
      <w:pPr>
        <w:tabs>
          <w:tab w:val="num" w:pos="5260"/>
        </w:tabs>
        <w:ind w:left="5260" w:hanging="360"/>
      </w:pPr>
      <w:rPr>
        <w:rFonts w:ascii="Courier New" w:hAnsi="Courier New" w:hint="default"/>
      </w:rPr>
    </w:lvl>
    <w:lvl w:ilvl="8" w:tplc="00050409" w:tentative="1">
      <w:start w:val="1"/>
      <w:numFmt w:val="bullet"/>
      <w:lvlText w:val=""/>
      <w:lvlJc w:val="left"/>
      <w:pPr>
        <w:tabs>
          <w:tab w:val="num" w:pos="5980"/>
        </w:tabs>
        <w:ind w:left="5980" w:hanging="360"/>
      </w:pPr>
      <w:rPr>
        <w:rFonts w:ascii="Wingdings" w:hAnsi="Wingdings" w:hint="default"/>
      </w:rPr>
    </w:lvl>
  </w:abstractNum>
  <w:abstractNum w:abstractNumId="11">
    <w:nsid w:val="384E59C0"/>
    <w:multiLevelType w:val="hybridMultilevel"/>
    <w:tmpl w:val="F9F24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994CE5"/>
    <w:multiLevelType w:val="hybridMultilevel"/>
    <w:tmpl w:val="4EA691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7E4155"/>
    <w:multiLevelType w:val="hybridMultilevel"/>
    <w:tmpl w:val="5AE68EE8"/>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5AAA0180"/>
    <w:multiLevelType w:val="hybridMultilevel"/>
    <w:tmpl w:val="77764C7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5C382A04"/>
    <w:multiLevelType w:val="hybridMultilevel"/>
    <w:tmpl w:val="3CC24F1A"/>
    <w:lvl w:ilvl="0" w:tplc="78EC8D48">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6">
    <w:nsid w:val="601D73E0"/>
    <w:multiLevelType w:val="hybridMultilevel"/>
    <w:tmpl w:val="5362570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6E174750"/>
    <w:multiLevelType w:val="hybridMultilevel"/>
    <w:tmpl w:val="F5102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37823D6"/>
    <w:multiLevelType w:val="hybridMultilevel"/>
    <w:tmpl w:val="0C14A772"/>
    <w:lvl w:ilvl="0" w:tplc="78EC8D48">
      <w:start w:val="1"/>
      <w:numFmt w:val="bullet"/>
      <w:lvlText w:val=""/>
      <w:lvlJc w:val="left"/>
      <w:pPr>
        <w:tabs>
          <w:tab w:val="num" w:pos="1080"/>
        </w:tabs>
        <w:ind w:left="108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751C75CB"/>
    <w:multiLevelType w:val="hybridMultilevel"/>
    <w:tmpl w:val="7062BA5E"/>
    <w:lvl w:ilvl="0" w:tplc="78EC8D48">
      <w:start w:val="1"/>
      <w:numFmt w:val="bullet"/>
      <w:lvlText w:val=""/>
      <w:lvlJc w:val="left"/>
      <w:pPr>
        <w:tabs>
          <w:tab w:val="num" w:pos="580"/>
        </w:tabs>
        <w:ind w:left="580" w:hanging="360"/>
      </w:pPr>
      <w:rPr>
        <w:rFonts w:ascii="Symbol" w:hAnsi="Symbol" w:hint="default"/>
      </w:rPr>
    </w:lvl>
    <w:lvl w:ilvl="1" w:tplc="00030409" w:tentative="1">
      <w:start w:val="1"/>
      <w:numFmt w:val="bullet"/>
      <w:lvlText w:val="o"/>
      <w:lvlJc w:val="left"/>
      <w:pPr>
        <w:tabs>
          <w:tab w:val="num" w:pos="1660"/>
        </w:tabs>
        <w:ind w:left="1660" w:hanging="360"/>
      </w:pPr>
      <w:rPr>
        <w:rFonts w:ascii="Courier New" w:hAnsi="Courier New" w:hint="default"/>
      </w:rPr>
    </w:lvl>
    <w:lvl w:ilvl="2" w:tplc="00050409" w:tentative="1">
      <w:start w:val="1"/>
      <w:numFmt w:val="bullet"/>
      <w:lvlText w:val=""/>
      <w:lvlJc w:val="left"/>
      <w:pPr>
        <w:tabs>
          <w:tab w:val="num" w:pos="2380"/>
        </w:tabs>
        <w:ind w:left="2380" w:hanging="360"/>
      </w:pPr>
      <w:rPr>
        <w:rFonts w:ascii="Wingdings" w:hAnsi="Wingdings" w:hint="default"/>
      </w:rPr>
    </w:lvl>
    <w:lvl w:ilvl="3" w:tplc="00010409" w:tentative="1">
      <w:start w:val="1"/>
      <w:numFmt w:val="bullet"/>
      <w:lvlText w:val=""/>
      <w:lvlJc w:val="left"/>
      <w:pPr>
        <w:tabs>
          <w:tab w:val="num" w:pos="3100"/>
        </w:tabs>
        <w:ind w:left="3100" w:hanging="360"/>
      </w:pPr>
      <w:rPr>
        <w:rFonts w:ascii="Symbol" w:hAnsi="Symbol" w:hint="default"/>
      </w:rPr>
    </w:lvl>
    <w:lvl w:ilvl="4" w:tplc="00030409" w:tentative="1">
      <w:start w:val="1"/>
      <w:numFmt w:val="bullet"/>
      <w:lvlText w:val="o"/>
      <w:lvlJc w:val="left"/>
      <w:pPr>
        <w:tabs>
          <w:tab w:val="num" w:pos="3820"/>
        </w:tabs>
        <w:ind w:left="3820" w:hanging="360"/>
      </w:pPr>
      <w:rPr>
        <w:rFonts w:ascii="Courier New" w:hAnsi="Courier New" w:hint="default"/>
      </w:rPr>
    </w:lvl>
    <w:lvl w:ilvl="5" w:tplc="00050409" w:tentative="1">
      <w:start w:val="1"/>
      <w:numFmt w:val="bullet"/>
      <w:lvlText w:val=""/>
      <w:lvlJc w:val="left"/>
      <w:pPr>
        <w:tabs>
          <w:tab w:val="num" w:pos="4540"/>
        </w:tabs>
        <w:ind w:left="4540" w:hanging="360"/>
      </w:pPr>
      <w:rPr>
        <w:rFonts w:ascii="Wingdings" w:hAnsi="Wingdings" w:hint="default"/>
      </w:rPr>
    </w:lvl>
    <w:lvl w:ilvl="6" w:tplc="00010409" w:tentative="1">
      <w:start w:val="1"/>
      <w:numFmt w:val="bullet"/>
      <w:lvlText w:val=""/>
      <w:lvlJc w:val="left"/>
      <w:pPr>
        <w:tabs>
          <w:tab w:val="num" w:pos="5260"/>
        </w:tabs>
        <w:ind w:left="5260" w:hanging="360"/>
      </w:pPr>
      <w:rPr>
        <w:rFonts w:ascii="Symbol" w:hAnsi="Symbol" w:hint="default"/>
      </w:rPr>
    </w:lvl>
    <w:lvl w:ilvl="7" w:tplc="00030409" w:tentative="1">
      <w:start w:val="1"/>
      <w:numFmt w:val="bullet"/>
      <w:lvlText w:val="o"/>
      <w:lvlJc w:val="left"/>
      <w:pPr>
        <w:tabs>
          <w:tab w:val="num" w:pos="5980"/>
        </w:tabs>
        <w:ind w:left="5980" w:hanging="360"/>
      </w:pPr>
      <w:rPr>
        <w:rFonts w:ascii="Courier New" w:hAnsi="Courier New" w:hint="default"/>
      </w:rPr>
    </w:lvl>
    <w:lvl w:ilvl="8" w:tplc="00050409" w:tentative="1">
      <w:start w:val="1"/>
      <w:numFmt w:val="bullet"/>
      <w:lvlText w:val=""/>
      <w:lvlJc w:val="left"/>
      <w:pPr>
        <w:tabs>
          <w:tab w:val="num" w:pos="6700"/>
        </w:tabs>
        <w:ind w:left="6700" w:hanging="360"/>
      </w:pPr>
      <w:rPr>
        <w:rFonts w:ascii="Wingdings" w:hAnsi="Wingdings" w:hint="default"/>
      </w:rPr>
    </w:lvl>
  </w:abstractNum>
  <w:abstractNum w:abstractNumId="20">
    <w:nsid w:val="7EF25765"/>
    <w:multiLevelType w:val="hybridMultilevel"/>
    <w:tmpl w:val="74E04F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20"/>
  </w:num>
  <w:num w:numId="3">
    <w:abstractNumId w:val="15"/>
  </w:num>
  <w:num w:numId="4">
    <w:abstractNumId w:val="3"/>
  </w:num>
  <w:num w:numId="5">
    <w:abstractNumId w:val="7"/>
  </w:num>
  <w:num w:numId="6">
    <w:abstractNumId w:val="4"/>
  </w:num>
  <w:num w:numId="7">
    <w:abstractNumId w:val="5"/>
  </w:num>
  <w:num w:numId="8">
    <w:abstractNumId w:val="8"/>
  </w:num>
  <w:num w:numId="9">
    <w:abstractNumId w:val="9"/>
  </w:num>
  <w:num w:numId="10">
    <w:abstractNumId w:val="0"/>
  </w:num>
  <w:num w:numId="11">
    <w:abstractNumId w:val="19"/>
  </w:num>
  <w:num w:numId="12">
    <w:abstractNumId w:val="1"/>
  </w:num>
  <w:num w:numId="13">
    <w:abstractNumId w:val="18"/>
  </w:num>
  <w:num w:numId="14">
    <w:abstractNumId w:val="14"/>
  </w:num>
  <w:num w:numId="15">
    <w:abstractNumId w:val="16"/>
  </w:num>
  <w:num w:numId="16">
    <w:abstractNumId w:val="13"/>
  </w:num>
  <w:num w:numId="17">
    <w:abstractNumId w:val="17"/>
  </w:num>
  <w:num w:numId="18">
    <w:abstractNumId w:val="6"/>
  </w:num>
  <w:num w:numId="19">
    <w:abstractNumId w:val="12"/>
  </w:num>
  <w:num w:numId="20">
    <w:abstractNumId w:val="2"/>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trackRevision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B7F32"/>
    <w:rsid w:val="000042D6"/>
    <w:rsid w:val="000051ED"/>
    <w:rsid w:val="000416AD"/>
    <w:rsid w:val="00042E23"/>
    <w:rsid w:val="000464A9"/>
    <w:rsid w:val="000569DF"/>
    <w:rsid w:val="000927CE"/>
    <w:rsid w:val="00092866"/>
    <w:rsid w:val="000A06AA"/>
    <w:rsid w:val="000B7F32"/>
    <w:rsid w:val="000E697C"/>
    <w:rsid w:val="001342A6"/>
    <w:rsid w:val="0014106E"/>
    <w:rsid w:val="001A64A7"/>
    <w:rsid w:val="001C4C00"/>
    <w:rsid w:val="00252FE2"/>
    <w:rsid w:val="002B4EFC"/>
    <w:rsid w:val="002D2623"/>
    <w:rsid w:val="002D64BB"/>
    <w:rsid w:val="002E5588"/>
    <w:rsid w:val="002F0942"/>
    <w:rsid w:val="002F2147"/>
    <w:rsid w:val="003111DF"/>
    <w:rsid w:val="003443CC"/>
    <w:rsid w:val="0035777E"/>
    <w:rsid w:val="003D2677"/>
    <w:rsid w:val="003E6D50"/>
    <w:rsid w:val="004349B9"/>
    <w:rsid w:val="00435590"/>
    <w:rsid w:val="00457B94"/>
    <w:rsid w:val="00494341"/>
    <w:rsid w:val="004B44B9"/>
    <w:rsid w:val="004C4F5E"/>
    <w:rsid w:val="004D4008"/>
    <w:rsid w:val="00554C20"/>
    <w:rsid w:val="005725BA"/>
    <w:rsid w:val="0057718E"/>
    <w:rsid w:val="005847C9"/>
    <w:rsid w:val="005A45F0"/>
    <w:rsid w:val="005E7CA8"/>
    <w:rsid w:val="005F73AC"/>
    <w:rsid w:val="0061436C"/>
    <w:rsid w:val="0062268B"/>
    <w:rsid w:val="006962FC"/>
    <w:rsid w:val="006D4F1A"/>
    <w:rsid w:val="007207E3"/>
    <w:rsid w:val="00735CD7"/>
    <w:rsid w:val="00777251"/>
    <w:rsid w:val="00796699"/>
    <w:rsid w:val="007D5822"/>
    <w:rsid w:val="00837CB1"/>
    <w:rsid w:val="0086562A"/>
    <w:rsid w:val="00867CA1"/>
    <w:rsid w:val="008867E2"/>
    <w:rsid w:val="008953DF"/>
    <w:rsid w:val="0091007F"/>
    <w:rsid w:val="00981B4E"/>
    <w:rsid w:val="009A7459"/>
    <w:rsid w:val="009F44AD"/>
    <w:rsid w:val="00A07441"/>
    <w:rsid w:val="00A1557A"/>
    <w:rsid w:val="00A4446A"/>
    <w:rsid w:val="00A81181"/>
    <w:rsid w:val="00AA6988"/>
    <w:rsid w:val="00AF6698"/>
    <w:rsid w:val="00B66552"/>
    <w:rsid w:val="00BA292E"/>
    <w:rsid w:val="00BC1364"/>
    <w:rsid w:val="00BE012C"/>
    <w:rsid w:val="00BE19EB"/>
    <w:rsid w:val="00C271B1"/>
    <w:rsid w:val="00C40242"/>
    <w:rsid w:val="00CA7F8E"/>
    <w:rsid w:val="00D21EED"/>
    <w:rsid w:val="00D727EF"/>
    <w:rsid w:val="00D94F0E"/>
    <w:rsid w:val="00DE33E0"/>
    <w:rsid w:val="00E35974"/>
    <w:rsid w:val="00E43D80"/>
    <w:rsid w:val="00E72932"/>
    <w:rsid w:val="00ED62A6"/>
    <w:rsid w:val="00EE2163"/>
    <w:rsid w:val="00F11998"/>
    <w:rsid w:val="00F13320"/>
    <w:rsid w:val="00F20B4A"/>
    <w:rsid w:val="00F35C4D"/>
    <w:rsid w:val="00F57469"/>
    <w:rsid w:val="00F67D5B"/>
    <w:rsid w:val="00F911FF"/>
    <w:rsid w:val="00FB00CE"/>
    <w:rsid w:val="00FD43C4"/>
  </w:rsids>
  <m:mathPr>
    <m:mathFont m:val="Comic Sans MS"/>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2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D6592C"/>
    <w:rPr>
      <w:rFonts w:ascii="Lucida Grande" w:hAnsi="Lucida Grande"/>
      <w:sz w:val="18"/>
      <w:szCs w:val="18"/>
    </w:rPr>
  </w:style>
  <w:style w:type="character" w:customStyle="1" w:styleId="BalloonTextChar">
    <w:name w:val="Balloon Text Char"/>
    <w:basedOn w:val="DefaultParagraphFont"/>
    <w:link w:val="BalloonText"/>
    <w:uiPriority w:val="99"/>
    <w:semiHidden/>
    <w:rsid w:val="00D6592C"/>
    <w:rPr>
      <w:rFonts w:ascii="Lucida Grande" w:hAnsi="Lucida Grande"/>
      <w:sz w:val="18"/>
      <w:szCs w:val="18"/>
    </w:rPr>
  </w:style>
  <w:style w:type="character" w:customStyle="1" w:styleId="BalloonTextChar1">
    <w:name w:val="Balloon Text Char1"/>
    <w:basedOn w:val="DefaultParagraphFont"/>
    <w:link w:val="BalloonText"/>
    <w:uiPriority w:val="99"/>
    <w:semiHidden/>
    <w:rsid w:val="00D6592C"/>
    <w:rPr>
      <w:rFonts w:ascii="Lucida Grande" w:hAnsi="Lucida Grande"/>
      <w:sz w:val="18"/>
      <w:szCs w:val="18"/>
    </w:rPr>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 w:type="character" w:styleId="Hyperlink">
    <w:name w:val="Hyperlink"/>
    <w:basedOn w:val="DefaultParagraphFont"/>
    <w:uiPriority w:val="99"/>
    <w:unhideWhenUsed/>
    <w:rsid w:val="00F11998"/>
    <w:rPr>
      <w:color w:val="0000FF" w:themeColor="hyperlink"/>
      <w:u w:val="single"/>
    </w:rPr>
  </w:style>
  <w:style w:type="character" w:styleId="CommentReference">
    <w:name w:val="annotation reference"/>
    <w:basedOn w:val="DefaultParagraphFont"/>
    <w:uiPriority w:val="99"/>
    <w:semiHidden/>
    <w:unhideWhenUsed/>
    <w:rsid w:val="00BE19EB"/>
    <w:rPr>
      <w:sz w:val="18"/>
      <w:szCs w:val="18"/>
    </w:rPr>
  </w:style>
  <w:style w:type="paragraph" w:styleId="CommentText">
    <w:name w:val="annotation text"/>
    <w:basedOn w:val="Normal"/>
    <w:link w:val="CommentTextChar"/>
    <w:uiPriority w:val="99"/>
    <w:semiHidden/>
    <w:unhideWhenUsed/>
    <w:rsid w:val="00BE19EB"/>
  </w:style>
  <w:style w:type="character" w:customStyle="1" w:styleId="CommentTextChar">
    <w:name w:val="Comment Text Char"/>
    <w:basedOn w:val="DefaultParagraphFont"/>
    <w:link w:val="CommentText"/>
    <w:uiPriority w:val="99"/>
    <w:semiHidden/>
    <w:rsid w:val="00BE19EB"/>
    <w:rPr>
      <w:sz w:val="24"/>
      <w:szCs w:val="24"/>
    </w:rPr>
  </w:style>
  <w:style w:type="paragraph" w:styleId="CommentSubject">
    <w:name w:val="annotation subject"/>
    <w:basedOn w:val="CommentText"/>
    <w:next w:val="CommentText"/>
    <w:link w:val="CommentSubjectChar"/>
    <w:uiPriority w:val="99"/>
    <w:semiHidden/>
    <w:unhideWhenUsed/>
    <w:rsid w:val="00BE19EB"/>
    <w:rPr>
      <w:b/>
      <w:bCs/>
      <w:sz w:val="20"/>
      <w:szCs w:val="20"/>
    </w:rPr>
  </w:style>
  <w:style w:type="character" w:customStyle="1" w:styleId="CommentSubjectChar">
    <w:name w:val="Comment Subject Char"/>
    <w:basedOn w:val="CommentTextChar"/>
    <w:link w:val="CommentSubject"/>
    <w:uiPriority w:val="99"/>
    <w:semiHidden/>
    <w:rsid w:val="00BE19EB"/>
    <w:rPr>
      <w:b/>
      <w:bCs/>
    </w:rPr>
  </w:style>
  <w:style w:type="character" w:styleId="FollowedHyperlink">
    <w:name w:val="FollowedHyperlink"/>
    <w:basedOn w:val="DefaultParagraphFont"/>
    <w:uiPriority w:val="99"/>
    <w:semiHidden/>
    <w:unhideWhenUsed/>
    <w:rsid w:val="00BE19E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hyperlink" Target="http://www.mexica.net/nahuatl" TargetMode="External"/><Relationship Id="rId7" Type="http://schemas.openxmlformats.org/officeDocument/2006/relationships/hyperlink" Target="http://www.miscositas.com/cuentos.html" TargetMode="External"/><Relationship Id="rId8" Type="http://schemas.openxmlformats.org/officeDocument/2006/relationships/hyperlink" Target="http://www.youtube.com/watch?v=tLMR7hBpUcg" TargetMode="External"/><Relationship Id="rId9" Type="http://schemas.openxmlformats.org/officeDocument/2006/relationships/hyperlink" Target="http://www.youtube.com/watch?v=3kBM-_FVMng" TargetMode="External"/><Relationship Id="rId10" Type="http://schemas.openxmlformats.org/officeDocument/2006/relationships/hyperlink" Target="http://www.youtube.com/watch?v=kimX-rwPmy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3</Pages>
  <Words>882</Words>
  <Characters>5031</Characters>
  <Application>Microsoft Macintosh Word</Application>
  <DocSecurity>0</DocSecurity>
  <Lines>41</Lines>
  <Paragraphs>10</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6178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Laura Terrill</cp:lastModifiedBy>
  <cp:revision>43</cp:revision>
  <dcterms:created xsi:type="dcterms:W3CDTF">2011-05-25T15:03:00Z</dcterms:created>
  <dcterms:modified xsi:type="dcterms:W3CDTF">2012-04-04T17:25:00Z</dcterms:modified>
</cp:coreProperties>
</file>